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8E1161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7F342E3A" w14:textId="42B66DAB" w:rsidR="00291017" w:rsidRDefault="00AA3A0A" w:rsidP="00291017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91017">
        <w:rPr>
          <w:rFonts w:ascii="Arial" w:hAnsi="Arial" w:cs="Arial"/>
          <w:b/>
          <w:sz w:val="20"/>
        </w:rPr>
        <w:t xml:space="preserve">- </w:t>
      </w:r>
      <w:r w:rsidR="00291017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3F1B1754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D5AD1BA" w14:textId="77777777" w:rsidR="00291017" w:rsidRDefault="00291017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0FD31EA8" w14:textId="77777777" w:rsidR="00A40F74" w:rsidRDefault="00A40F74" w:rsidP="00A40F7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  <w:tblGridChange w:id="0">
          <w:tblGrid>
            <w:gridCol w:w="1688"/>
            <w:gridCol w:w="1640"/>
            <w:gridCol w:w="1709"/>
            <w:gridCol w:w="1547"/>
            <w:gridCol w:w="1133"/>
            <w:gridCol w:w="1905"/>
          </w:tblGrid>
        </w:tblGridChange>
      </w:tblGrid>
      <w:tr w:rsidR="009F0228" w:rsidRPr="0071228E" w14:paraId="2A5E22A3" w14:textId="77777777" w:rsidTr="00955514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390DDAF" w:rsidR="00703492" w:rsidRPr="0071228E" w:rsidRDefault="002E34F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D78DB" w:rsidRPr="0071228E" w14:paraId="08625D08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A13BE48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Pr="002B3DAC">
              <w:rPr>
                <w:rFonts w:ascii="Arial" w:hAnsi="Arial" w:cs="Arial"/>
                <w:noProof w:val="0"/>
                <w:color w:val="000000"/>
                <w:sz w:val="20"/>
              </w:rPr>
              <w:t>4 589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7AD1F01A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6811AAA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4148229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DA2D3CB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2F5086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2955E4D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F992A12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627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D4F8A04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12D29C73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F6EA34E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34299C35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A986C1D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42A3E4C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538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27BB7E2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D78DB" w:rsidRPr="0071228E" w14:paraId="2EF7DB0E" w14:textId="77777777" w:rsidTr="00AD127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D78DB" w:rsidRPr="0061014F" w:rsidRDefault="00BD78DB" w:rsidP="00BD78D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06AF3920" w:rsidR="00BD78DB" w:rsidRPr="0061014F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D78DB" w:rsidRPr="0071228E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F4A3D0F" w:rsidR="00BD78DB" w:rsidRPr="00FC574A" w:rsidRDefault="00BD78DB" w:rsidP="00BD78D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D1180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D1180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96EE6" w:rsidRPr="0071228E" w14:paraId="29400D5C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8919DEC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734DF8B6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72DA0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072C7BD7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14B4778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1D50B69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001890F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279E1E3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6E7D13E" w:rsidR="00596EE6" w:rsidRPr="0061014F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6532358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E7FCF6A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25F3BC59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56C07EDF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15E778A" w:rsidR="00596EE6" w:rsidRPr="009D2D58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B3DAC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</w:t>
            </w:r>
            <w:r w:rsidRPr="002B3DAC">
              <w:rPr>
                <w:rFonts w:ascii="Arial" w:hAnsi="Arial" w:cs="Arial"/>
                <w:bCs/>
                <w:snapToGrid w:val="0"/>
                <w:color w:val="000000"/>
                <w:sz w:val="20"/>
              </w:rPr>
              <w:t>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AC1DA4D" w:rsidR="00596EE6" w:rsidRPr="0061014F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28D6924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05D2E4C4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96EE6" w:rsidRPr="00703492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3CE7520" w:rsidR="00596EE6" w:rsidRPr="00703492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226FFA8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5607568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96EE6" w:rsidRPr="0071228E" w14:paraId="339AB7F7" w14:textId="77777777" w:rsidTr="004E04B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3C5B1CD" w:rsidR="00596EE6" w:rsidRPr="0071228E" w:rsidRDefault="00596EE6" w:rsidP="00596EE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63A69765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508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90AD74F" w:rsidR="00596EE6" w:rsidRPr="0071228E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728E7731" w:rsidR="00596EE6" w:rsidRPr="00FC574A" w:rsidRDefault="00596EE6" w:rsidP="00596EE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123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44C8715" w14:textId="77777777" w:rsidTr="006A5846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14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14:00Z"/>
          <w:trPrChange w:id="3" w:author="Kotolanová, Nicola" w:date="2022-12-12T14:14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14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38A954C3" w14:textId="010479AA" w:rsidR="00BB3EAF" w:rsidRPr="00BB3EAF" w:rsidRDefault="00BB3EAF" w:rsidP="00BB3EAF">
            <w:pPr>
              <w:pStyle w:val="Normlnweb"/>
              <w:rPr>
                <w:ins w:id="5" w:author="Kotolanová, Nicola" w:date="2022-12-12T14:14:00Z"/>
                <w:rPrChange w:id="6" w:author="Kotolanová, Nicola" w:date="2022-12-12T14:14:00Z">
                  <w:rPr>
                    <w:ins w:id="7" w:author="Kotolanová, Nicola" w:date="2022-12-12T14:14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4:14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14:00Z">
              <w:r>
                <w:t>Emisní norma platná v době dodání vozidla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0" w:author="Kotolanová, Nicola" w:date="2022-12-12T14:14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532588AB" w14:textId="63117E10" w:rsidR="00BB3EAF" w:rsidRPr="00BB3EAF" w:rsidRDefault="00BB3EAF" w:rsidP="00BB3EAF">
            <w:pPr>
              <w:pStyle w:val="Normlnweb"/>
              <w:rPr>
                <w:ins w:id="11" w:author="Kotolanová, Nicola" w:date="2022-12-12T14:14:00Z"/>
                <w:rPrChange w:id="12" w:author="Kotolanová, Nicola" w:date="2022-12-12T14:15:00Z">
                  <w:rPr>
                    <w:ins w:id="13" w:author="Kotolanová, Nicola" w:date="2022-12-12T14:14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4" w:author="Kotolanová, Nicola" w:date="2022-12-12T14:15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15:00Z">
              <w:r>
                <w:t>min. EURO 6</w:t>
              </w:r>
            </w:ins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14:00Z">
              <w:tcPr>
                <w:tcW w:w="589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1F8DB11" w14:textId="345FD90C" w:rsidR="00BB3EAF" w:rsidRDefault="00BB3EAF" w:rsidP="00BB3EAF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14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1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14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2F8F7F0" w14:textId="5C167461" w:rsidR="00BB3EAF" w:rsidRPr="00312338" w:rsidRDefault="00BB3EAF" w:rsidP="00BB3EAF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1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BB3EAF" w:rsidRPr="0071228E" w14:paraId="43777FE4" w14:textId="77777777" w:rsidTr="00961E61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14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14:00Z"/>
          <w:trPrChange w:id="24" w:author="Kotolanová, Nicola" w:date="2022-12-12T14:14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14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27BE7DEA" w14:textId="20F55F87" w:rsidR="00BB3EAF" w:rsidRDefault="00C30590" w:rsidP="00BB3EAF">
            <w:pPr>
              <w:shd w:val="clear" w:color="auto" w:fill="FFFFFF" w:themeFill="background1"/>
              <w:spacing w:after="0"/>
              <w:rPr>
                <w:ins w:id="26" w:author="Kotolanová, Nicola" w:date="2022-12-12T14:14:00Z"/>
                <w:rFonts w:ascii="Arial" w:hAnsi="Arial" w:cs="Arial"/>
                <w:noProof w:val="0"/>
                <w:color w:val="000000"/>
                <w:sz w:val="20"/>
              </w:rPr>
            </w:pPr>
            <w:ins w:id="27" w:author="Kotolanová, Nicola" w:date="2022-12-12T14:1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28" w:author="Kotolanová, Nicola" w:date="2022-12-12T14:14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51F13F8A" w14:textId="7F588144" w:rsidR="00BB3EAF" w:rsidRPr="0071228E" w:rsidRDefault="00C30590" w:rsidP="00BB3EAF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4:14:00Z"/>
                <w:rFonts w:ascii="Arial" w:hAnsi="Arial" w:cs="Arial"/>
                <w:noProof w:val="0"/>
                <w:color w:val="000000"/>
                <w:sz w:val="20"/>
              </w:rPr>
            </w:pPr>
            <w:ins w:id="30" w:author="Kotolanová, Nicola" w:date="2022-12-12T14:1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4:14:00Z">
              <w:tcPr>
                <w:tcW w:w="589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2F1F808D" w14:textId="28FF925D" w:rsidR="00BB3EAF" w:rsidRDefault="00BB3EAF" w:rsidP="00BB3EAF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14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4:1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14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6937EE2" w14:textId="6F9ED3B2" w:rsidR="00BB3EAF" w:rsidRPr="00312338" w:rsidRDefault="00BB3EAF" w:rsidP="00BB3EAF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1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4:1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BB3EAF" w:rsidRPr="0071228E" w14:paraId="46173668" w14:textId="77777777" w:rsidTr="00955514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AAAA6B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7F4A80B9" w14:textId="77777777" w:rsidTr="00955514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DC19D92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24CB069" w14:textId="77777777" w:rsidTr="00AD6B48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BFE31AF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0540AC5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49ECFE4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632E2C6A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B0E22A8" w14:textId="77777777" w:rsidTr="00AD6B48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7B0BC78F" w14:textId="6B26FEC2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F3A67F" w14:textId="5191C0E5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71F31" w14:textId="6B801344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47876" w14:textId="7D6ABA4B" w:rsidR="00BB3EAF" w:rsidDel="00120B77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45B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D420BF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797EC963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EE9EE07" w14:textId="77777777" w:rsidTr="0060021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D969B" w14:textId="3ED475B9" w:rsidR="00BB3EAF" w:rsidRPr="00703492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78F14" w14:textId="2CE11FE3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8B2C8" w14:textId="5391079A" w:rsidR="00BB3EAF" w:rsidRPr="0070349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4F6531" w14:textId="1000D6D4" w:rsidR="00BB3EAF" w:rsidDel="00120B77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C4DB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0DB2EC2" w14:textId="77777777" w:rsidTr="00955514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6971DF34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BB3EAF" w:rsidRPr="0071228E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BB3EAF" w:rsidRPr="0071228E" w14:paraId="630E63B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82E01FA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9CF76F3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8E918A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13769D" w14:textId="6C52ACBA" w:rsidR="00BB3EAF" w:rsidDel="00C2280A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regulace odstupu od vpředu jedoucího vozu s omezovačem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BA234E" w14:textId="7480C586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34F8D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1EA0A5CD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38E8E18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7D30FC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6308A90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3D18C42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BE1053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48AEA3BD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126F73BE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FE2F44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DC4EA6" w14:textId="0574DD03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2311E" w14:textId="244A4412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3FC1BF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56A233" w14:textId="5D8BAEE7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96D1F" w14:textId="49A881F7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E93CE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2979B14" w14:textId="4726C27B" w:rsidR="00BB3EAF" w:rsidDel="00E26DF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24F575" w14:textId="6110A842" w:rsidR="00BB3EAF" w:rsidRPr="00E16800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6387DA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16BBC8E5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2EA3DD10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972D9B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D2EEAE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B9F6596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0A0ED05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76ED7A23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DB12476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8BCDD57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65ED9A" w14:textId="0F9291E3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8F507" w14:textId="573FD6A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579EEE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683CC" w14:textId="56FD4CB2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B2C28" w14:textId="427ECC24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361399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ACAEC5" w14:textId="36EFAF57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978EE" w14:textId="2E2004AC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587E795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0DCFA1" w14:textId="71F504F3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přístrojový štít s barevným displejem o velikosti 5,3“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E33C2A" w14:textId="068BCD46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4C4C88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5A6CD90" w14:textId="0673D760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8EE58" w14:textId="2F6BEB6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38ABB6B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7871A00" w14:textId="04748D19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D68D5" w14:textId="3FD00361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9DF367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AB1E29" w14:textId="4615C5BD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B0E21C" w14:textId="6FEA6FAA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7E48FD3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C14D897" w14:textId="4C4FCDE8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6136F" w14:textId="720BEC5A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945B356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5508747" w14:textId="5312AA6A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29047" w14:textId="4AE36E83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FE24E0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C3BB2" w14:textId="0E2096DA" w:rsidR="00BB3EAF" w:rsidDel="008F275C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B0457" w14:textId="0E0A851D" w:rsidR="00BB3EAF" w:rsidRPr="00613A1C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1F478E51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340D0310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BB10252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6CEFBC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2E7E4B2F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7F119491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AB4D11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D29CA44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47208A97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C09B97B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677301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E72D767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7023676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AA76757" w:rsidR="00BB3EAF" w:rsidRPr="0071228E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2A6AB699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23BF791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5BB5E812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2640583F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71228E" w14:paraId="5DC82A9E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A2D9D7C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6DBCC5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65B9E908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3503B050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  <w:r w:rsidDel="00831001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460FDBB9" w:rsidR="00BB3EAF" w:rsidRPr="00FC574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E18F7B0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0B90AD" w14:textId="4045A4EF" w:rsidR="00BB3EAF" w:rsidDel="002F6B1A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A248C" w14:textId="1BA324D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335D1AC4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2C642EDF" w:rsidR="00BB3EAF" w:rsidRPr="006C3ED5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0ACA024A" w:rsidR="00BB3EAF" w:rsidRPr="009657EA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1366EA2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4407B745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6FE360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3E6208B2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29942F22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631E8FBC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4D7C7D1D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448C0DF6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26CFBE76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7B14C8F9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C5F3DCD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Podélné střešní nosiče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15D4BE52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079E25C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1F0AF93F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047582CF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230A08E7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0100BC23" w:rsidR="00BB3EAF" w:rsidRPr="00BE166D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BB3EAF" w:rsidRPr="009657EA" w14:paraId="6CB5C30A" w14:textId="77777777" w:rsidTr="00955514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257AFA51" w:rsidR="00BB3EAF" w:rsidRDefault="00BB3EAF" w:rsidP="00BB3EA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304144DD" w:rsidR="00BB3EAF" w:rsidRPr="00302BE2" w:rsidRDefault="00BB3EAF" w:rsidP="00BB3EA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18A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479B" w14:textId="77777777" w:rsidR="00CB1901" w:rsidRDefault="00CB1901">
      <w:pPr>
        <w:spacing w:after="0"/>
      </w:pPr>
      <w:r>
        <w:separator/>
      </w:r>
    </w:p>
  </w:endnote>
  <w:endnote w:type="continuationSeparator" w:id="0">
    <w:p w14:paraId="2C8B5082" w14:textId="77777777" w:rsidR="00CB1901" w:rsidRDefault="00CB19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66D8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34B2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2434" w14:textId="77777777" w:rsidR="00CB1901" w:rsidRDefault="00CB1901">
      <w:pPr>
        <w:spacing w:after="0"/>
      </w:pPr>
      <w:r>
        <w:separator/>
      </w:r>
    </w:p>
  </w:footnote>
  <w:footnote w:type="continuationSeparator" w:id="0">
    <w:p w14:paraId="5DCAB5DE" w14:textId="77777777" w:rsidR="00CB1901" w:rsidRDefault="00CB19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C30590">
            <w:fldChar w:fldCharType="begin"/>
          </w:r>
          <w:r w:rsidR="00C30590">
            <w:instrText xml:space="preserve"> KEYWORDS  \* MERGEFORMAT </w:instrText>
          </w:r>
          <w:r w:rsidR="00C30590">
            <w:fldChar w:fldCharType="separate"/>
          </w:r>
          <w:r>
            <w:t>červenec 2017</w:t>
          </w:r>
          <w:r w:rsidR="00C30590">
            <w:fldChar w:fldCharType="end"/>
          </w:r>
        </w:p>
      </w:tc>
      <w:tc>
        <w:tcPr>
          <w:tcW w:w="1701" w:type="dxa"/>
        </w:tcPr>
        <w:p w14:paraId="19EE5898" w14:textId="77777777" w:rsidR="00AE75D8" w:rsidRDefault="00C3059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C30590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C30590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C30590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C3059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441C"/>
    <w:rsid w:val="000704B6"/>
    <w:rsid w:val="00074447"/>
    <w:rsid w:val="0009754E"/>
    <w:rsid w:val="000D3C72"/>
    <w:rsid w:val="000E60EE"/>
    <w:rsid w:val="001104B2"/>
    <w:rsid w:val="00120B77"/>
    <w:rsid w:val="0012420A"/>
    <w:rsid w:val="0013778E"/>
    <w:rsid w:val="00164E0F"/>
    <w:rsid w:val="00193487"/>
    <w:rsid w:val="001C5176"/>
    <w:rsid w:val="001D126E"/>
    <w:rsid w:val="001D5F5B"/>
    <w:rsid w:val="001D6A2A"/>
    <w:rsid w:val="001E01E9"/>
    <w:rsid w:val="001E3427"/>
    <w:rsid w:val="002035CF"/>
    <w:rsid w:val="002335A1"/>
    <w:rsid w:val="00233EFA"/>
    <w:rsid w:val="00236FA4"/>
    <w:rsid w:val="00257668"/>
    <w:rsid w:val="00284869"/>
    <w:rsid w:val="00291017"/>
    <w:rsid w:val="002A4046"/>
    <w:rsid w:val="002B3DAC"/>
    <w:rsid w:val="002D1CC0"/>
    <w:rsid w:val="002D3069"/>
    <w:rsid w:val="002D4054"/>
    <w:rsid w:val="002D4C1F"/>
    <w:rsid w:val="002E34F8"/>
    <w:rsid w:val="002E620A"/>
    <w:rsid w:val="002F6B1A"/>
    <w:rsid w:val="00301783"/>
    <w:rsid w:val="00323517"/>
    <w:rsid w:val="00347F44"/>
    <w:rsid w:val="003600D6"/>
    <w:rsid w:val="003728E5"/>
    <w:rsid w:val="0039312A"/>
    <w:rsid w:val="003E6DFF"/>
    <w:rsid w:val="00401744"/>
    <w:rsid w:val="00472903"/>
    <w:rsid w:val="00472A05"/>
    <w:rsid w:val="004A4058"/>
    <w:rsid w:val="004B4EC0"/>
    <w:rsid w:val="004D1262"/>
    <w:rsid w:val="004E25E4"/>
    <w:rsid w:val="004E2E1F"/>
    <w:rsid w:val="004F1C6C"/>
    <w:rsid w:val="004F4ABD"/>
    <w:rsid w:val="0052552D"/>
    <w:rsid w:val="00534F1A"/>
    <w:rsid w:val="00541443"/>
    <w:rsid w:val="00545C5A"/>
    <w:rsid w:val="005546CE"/>
    <w:rsid w:val="00562B5C"/>
    <w:rsid w:val="00583C7F"/>
    <w:rsid w:val="00590E7A"/>
    <w:rsid w:val="00596EE6"/>
    <w:rsid w:val="005B243C"/>
    <w:rsid w:val="005C6B34"/>
    <w:rsid w:val="005E414C"/>
    <w:rsid w:val="00613ED9"/>
    <w:rsid w:val="006341D0"/>
    <w:rsid w:val="006734E3"/>
    <w:rsid w:val="00695EA0"/>
    <w:rsid w:val="006A56DF"/>
    <w:rsid w:val="006C3ED5"/>
    <w:rsid w:val="006E2943"/>
    <w:rsid w:val="006F3CED"/>
    <w:rsid w:val="00703492"/>
    <w:rsid w:val="00720C1D"/>
    <w:rsid w:val="00743F16"/>
    <w:rsid w:val="00755784"/>
    <w:rsid w:val="007618BE"/>
    <w:rsid w:val="00762314"/>
    <w:rsid w:val="00770F54"/>
    <w:rsid w:val="007B1023"/>
    <w:rsid w:val="007E73A1"/>
    <w:rsid w:val="007F57EF"/>
    <w:rsid w:val="008101A0"/>
    <w:rsid w:val="00814184"/>
    <w:rsid w:val="008213B0"/>
    <w:rsid w:val="00831001"/>
    <w:rsid w:val="00844D68"/>
    <w:rsid w:val="00853E34"/>
    <w:rsid w:val="00867526"/>
    <w:rsid w:val="00870431"/>
    <w:rsid w:val="00872F8A"/>
    <w:rsid w:val="008801B6"/>
    <w:rsid w:val="008B2710"/>
    <w:rsid w:val="008B3F25"/>
    <w:rsid w:val="008B4EFF"/>
    <w:rsid w:val="008D64C6"/>
    <w:rsid w:val="008E1161"/>
    <w:rsid w:val="008E1A9F"/>
    <w:rsid w:val="008E1AA7"/>
    <w:rsid w:val="008E3C41"/>
    <w:rsid w:val="008F275C"/>
    <w:rsid w:val="00915B1F"/>
    <w:rsid w:val="00921F82"/>
    <w:rsid w:val="009351D5"/>
    <w:rsid w:val="009359AD"/>
    <w:rsid w:val="00955514"/>
    <w:rsid w:val="00977EC6"/>
    <w:rsid w:val="0098274D"/>
    <w:rsid w:val="009875EE"/>
    <w:rsid w:val="009B342D"/>
    <w:rsid w:val="009B387D"/>
    <w:rsid w:val="009D2D58"/>
    <w:rsid w:val="009D33F6"/>
    <w:rsid w:val="009D45E9"/>
    <w:rsid w:val="009D6676"/>
    <w:rsid w:val="009F0228"/>
    <w:rsid w:val="009F62C0"/>
    <w:rsid w:val="00A026CB"/>
    <w:rsid w:val="00A15222"/>
    <w:rsid w:val="00A200CD"/>
    <w:rsid w:val="00A30337"/>
    <w:rsid w:val="00A34C63"/>
    <w:rsid w:val="00A37A4D"/>
    <w:rsid w:val="00A40F74"/>
    <w:rsid w:val="00A43099"/>
    <w:rsid w:val="00A74347"/>
    <w:rsid w:val="00AA3A0A"/>
    <w:rsid w:val="00AB2D33"/>
    <w:rsid w:val="00AB49FC"/>
    <w:rsid w:val="00AC740B"/>
    <w:rsid w:val="00AD1058"/>
    <w:rsid w:val="00AD2342"/>
    <w:rsid w:val="00AD771A"/>
    <w:rsid w:val="00AE7A4C"/>
    <w:rsid w:val="00B115F9"/>
    <w:rsid w:val="00B14995"/>
    <w:rsid w:val="00B417E1"/>
    <w:rsid w:val="00B54C98"/>
    <w:rsid w:val="00B57D80"/>
    <w:rsid w:val="00B657DC"/>
    <w:rsid w:val="00B94965"/>
    <w:rsid w:val="00BB3EAF"/>
    <w:rsid w:val="00BB4E02"/>
    <w:rsid w:val="00BB5C73"/>
    <w:rsid w:val="00BD488C"/>
    <w:rsid w:val="00BD78DB"/>
    <w:rsid w:val="00BE5792"/>
    <w:rsid w:val="00C11B4C"/>
    <w:rsid w:val="00C2280A"/>
    <w:rsid w:val="00C30590"/>
    <w:rsid w:val="00C63A6A"/>
    <w:rsid w:val="00C768FB"/>
    <w:rsid w:val="00C85958"/>
    <w:rsid w:val="00CB1901"/>
    <w:rsid w:val="00CD0E08"/>
    <w:rsid w:val="00CE3FC6"/>
    <w:rsid w:val="00CE4C03"/>
    <w:rsid w:val="00CE626F"/>
    <w:rsid w:val="00CF1708"/>
    <w:rsid w:val="00CF3D0E"/>
    <w:rsid w:val="00D14D45"/>
    <w:rsid w:val="00D15176"/>
    <w:rsid w:val="00D365DF"/>
    <w:rsid w:val="00D65E00"/>
    <w:rsid w:val="00D65FB4"/>
    <w:rsid w:val="00D8440B"/>
    <w:rsid w:val="00DC5A75"/>
    <w:rsid w:val="00DD214D"/>
    <w:rsid w:val="00DD366F"/>
    <w:rsid w:val="00DE762A"/>
    <w:rsid w:val="00E06737"/>
    <w:rsid w:val="00E26DFC"/>
    <w:rsid w:val="00E32949"/>
    <w:rsid w:val="00E66318"/>
    <w:rsid w:val="00E663BC"/>
    <w:rsid w:val="00E86E55"/>
    <w:rsid w:val="00E95462"/>
    <w:rsid w:val="00EC18E8"/>
    <w:rsid w:val="00EE72D6"/>
    <w:rsid w:val="00F15781"/>
    <w:rsid w:val="00F15A97"/>
    <w:rsid w:val="00F25F8D"/>
    <w:rsid w:val="00F54E94"/>
    <w:rsid w:val="00F81F3D"/>
    <w:rsid w:val="00F85545"/>
    <w:rsid w:val="00F86FB8"/>
    <w:rsid w:val="00FA087A"/>
    <w:rsid w:val="00FB0FD6"/>
    <w:rsid w:val="00FB5A48"/>
    <w:rsid w:val="00FE4B66"/>
    <w:rsid w:val="00FE6C86"/>
    <w:rsid w:val="00FF2B54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BB3EA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1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594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69</cp:revision>
  <dcterms:created xsi:type="dcterms:W3CDTF">2022-04-28T08:42:00Z</dcterms:created>
  <dcterms:modified xsi:type="dcterms:W3CDTF">2022-12-12T13:15:00Z</dcterms:modified>
</cp:coreProperties>
</file>